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4512B484" w:rsidR="00475ED4" w:rsidRDefault="00475ED4" w:rsidP="00654611">
                            <w:pPr>
                              <w:ind w:left="-90"/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8D6BA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November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2024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2650B978" w14:textId="15A3BF7E" w:rsidR="00B7321D" w:rsidRPr="00B7321D" w:rsidRDefault="00B7321D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B7321D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(Small Group/Community Rated)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4512B484" w:rsidR="00475ED4" w:rsidRDefault="00475ED4" w:rsidP="00654611">
                      <w:pPr>
                        <w:ind w:left="-90"/>
                        <w:rPr>
                          <w:color w:val="000000" w:themeColor="text1"/>
                          <w:sz w:val="72"/>
                          <w:szCs w:val="72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8D6BA2">
                        <w:rPr>
                          <w:rFonts w:ascii="Arial" w:hAnsi="Arial" w:cs="Arial"/>
                          <w:sz w:val="28"/>
                          <w:szCs w:val="28"/>
                        </w:rPr>
                        <w:t>November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2024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2650B978" w14:textId="15A3BF7E" w:rsidR="00B7321D" w:rsidRPr="00B7321D" w:rsidRDefault="00B7321D" w:rsidP="00654611">
                      <w:pPr>
                        <w:ind w:left="-90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7321D">
                        <w:rPr>
                          <w:color w:val="000000" w:themeColor="text1"/>
                          <w:sz w:val="32"/>
                          <w:szCs w:val="32"/>
                        </w:rPr>
                        <w:t>(Small Group/Community Rated)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2467AEDC" w14:textId="551110F5" w:rsidR="00042B6A" w:rsidRDefault="00177764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0AC463D8" wp14:editId="0712B14F">
            <wp:extent cx="5943600" cy="3337560"/>
            <wp:effectExtent l="0" t="0" r="0" b="2540"/>
            <wp:docPr id="9321061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106134" name="Picture 93210613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2875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1A854B37" w:rsidR="00F1700C" w:rsidRDefault="00577C49" w:rsidP="00F1700C">
      <w:pPr>
        <w:rPr>
          <w:sz w:val="36"/>
          <w:szCs w:val="36"/>
        </w:rPr>
      </w:pPr>
      <w:r>
        <w:rPr>
          <w:sz w:val="36"/>
          <w:szCs w:val="36"/>
        </w:rPr>
        <w:t xml:space="preserve">Stay Positive This Winter: Your Guide </w:t>
      </w: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</w:t>
      </w:r>
      <w:r w:rsidR="000E0017">
        <w:rPr>
          <w:sz w:val="36"/>
          <w:szCs w:val="36"/>
        </w:rPr>
        <w:t xml:space="preserve">Managing </w:t>
      </w:r>
      <w:r>
        <w:rPr>
          <w:sz w:val="36"/>
          <w:szCs w:val="36"/>
        </w:rPr>
        <w:t>Seasonal Depression</w:t>
      </w:r>
    </w:p>
    <w:p w14:paraId="0B297DFC" w14:textId="77777777" w:rsidR="00F1700C" w:rsidRDefault="00F1700C" w:rsidP="00F1700C"/>
    <w:p w14:paraId="51D2DB3A" w14:textId="0A1EF134" w:rsidR="00F1700C" w:rsidRDefault="00371392" w:rsidP="00F1700C">
      <w:r>
        <w:t>For people with seasonal affective disorder</w:t>
      </w:r>
      <w:r w:rsidR="00994463">
        <w:t xml:space="preserve"> (SAD)</w:t>
      </w:r>
      <w:r>
        <w:t>, the annual change from summer to fall can come with feelings of sadness, pessimism, and frustration.</w:t>
      </w:r>
      <w:r w:rsidR="008B3018">
        <w:t xml:space="preserve"> </w:t>
      </w:r>
      <w:r w:rsidR="007C064C">
        <w:t xml:space="preserve">Less sunlight and shorter days can cause chemical changes in the brain, leading to </w:t>
      </w:r>
      <w:r w:rsidR="009D6216">
        <w:t xml:space="preserve">reduced </w:t>
      </w:r>
      <w:r w:rsidR="007C064C">
        <w:t>energy and an overall negative mindset.</w:t>
      </w:r>
    </w:p>
    <w:p w14:paraId="21312021" w14:textId="77777777" w:rsidR="00F1700C" w:rsidRPr="00A9296B" w:rsidRDefault="00F1700C" w:rsidP="00F1700C"/>
    <w:p w14:paraId="2A71C1DE" w14:textId="01AE8B07" w:rsidR="008B3018" w:rsidRPr="0050486B" w:rsidRDefault="008B3018" w:rsidP="008B3018">
      <w:r>
        <w:t>If you think you</w:t>
      </w:r>
      <w:r w:rsidR="00EB28F9">
        <w:t xml:space="preserve"> may be</w:t>
      </w:r>
      <w:r>
        <w:t xml:space="preserve"> struggling with SAD, here are seven steps you can take to </w:t>
      </w:r>
      <w:r w:rsidR="00994463">
        <w:t>stay happy and healthy this winter: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78249A00" w14:textId="6D8DB502" w:rsidR="00933354" w:rsidRDefault="00371392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Prioritize Your Sleep</w:t>
      </w:r>
      <w:r w:rsidR="00F1700C" w:rsidRPr="00994463">
        <w:rPr>
          <w:b/>
          <w:bCs/>
        </w:rPr>
        <w:t>:</w:t>
      </w:r>
      <w:r w:rsidR="006704C5">
        <w:t xml:space="preserve"> </w:t>
      </w:r>
      <w:r w:rsidR="0056148D">
        <w:t>Focusing on the quality and duration of your sleep will help you adjust to the changing seasons</w:t>
      </w:r>
      <w:r w:rsidR="006704C5">
        <w:t xml:space="preserve">. </w:t>
      </w:r>
      <w:r w:rsidR="00F232B2">
        <w:t xml:space="preserve">Try setting a regular sleep schedule so that you are going to bed and waking up at the same time every day. Avoid blue-light emitting devices such as laptops and cell phones as you wind down to </w:t>
      </w:r>
      <w:r w:rsidR="009D6216">
        <w:t xml:space="preserve">sleep </w:t>
      </w:r>
      <w:r w:rsidR="00F232B2">
        <w:t>for the night.</w:t>
      </w:r>
    </w:p>
    <w:p w14:paraId="2A9D088C" w14:textId="77777777" w:rsidR="00F1700C" w:rsidRDefault="00F1700C" w:rsidP="00F1700C"/>
    <w:p w14:paraId="2307018F" w14:textId="480A242F" w:rsidR="00E27C3E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Do Activities You Enjoy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 w:rsidR="00F232B2">
        <w:t xml:space="preserve">Taking time for enjoyment is </w:t>
      </w:r>
      <w:r w:rsidR="007C064C">
        <w:t>important</w:t>
      </w:r>
      <w:r w:rsidR="00F232B2">
        <w:t xml:space="preserve">, especially </w:t>
      </w:r>
      <w:r w:rsidR="007C064C">
        <w:t xml:space="preserve">if you are experiencing seasonal </w:t>
      </w:r>
      <w:r w:rsidR="007C064C" w:rsidRPr="00C30F89">
        <w:t>depression</w:t>
      </w:r>
      <w:r w:rsidR="00F232B2" w:rsidRPr="00C30F89">
        <w:t>.</w:t>
      </w:r>
      <w:r w:rsidR="00933354" w:rsidRPr="00C30F89">
        <w:t xml:space="preserve"> </w:t>
      </w:r>
      <w:r w:rsidR="008B3018" w:rsidRPr="00C30F89">
        <w:t>Dedicat</w:t>
      </w:r>
      <w:r w:rsidR="00F10F06" w:rsidRPr="00C30F89">
        <w:t xml:space="preserve">ing </w:t>
      </w:r>
      <w:r w:rsidR="008B3018" w:rsidRPr="00C30F89">
        <w:t xml:space="preserve">time to your hobbies </w:t>
      </w:r>
      <w:r w:rsidR="00F10F06" w:rsidRPr="00C30F89">
        <w:t>can help improve your mood</w:t>
      </w:r>
      <w:r w:rsidR="008B3018" w:rsidRPr="00C30F89">
        <w:t xml:space="preserve"> and stimulate your brain</w:t>
      </w:r>
      <w:r w:rsidR="007C064C" w:rsidRPr="00C30F89">
        <w:t>.</w:t>
      </w:r>
      <w:r w:rsidR="007C064C">
        <w:t xml:space="preserve"> </w:t>
      </w:r>
    </w:p>
    <w:p w14:paraId="6EA8E148" w14:textId="12CB2531" w:rsidR="00CB0BBF" w:rsidRDefault="00CB0BBF" w:rsidP="00F1700C"/>
    <w:p w14:paraId="558B4523" w14:textId="15BA72ED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Exercise Regularly</w:t>
      </w:r>
      <w:r w:rsidR="00F1700C" w:rsidRPr="00994463">
        <w:rPr>
          <w:b/>
          <w:bCs/>
        </w:rPr>
        <w:t>:</w:t>
      </w:r>
      <w:r w:rsidR="00F1700C">
        <w:t xml:space="preserve"> </w:t>
      </w:r>
      <w:r w:rsidR="007E4AA2">
        <w:t xml:space="preserve">It’s </w:t>
      </w:r>
      <w:r w:rsidR="00A7350C">
        <w:t xml:space="preserve">no secret that physical activity can help fight feelings of fatigue, stress, and anxiety. </w:t>
      </w:r>
      <w:r w:rsidR="004C1235">
        <w:t xml:space="preserve">To start, try walking for 30 minutes at the end of the day before progressing to more advanced exercises. </w:t>
      </w:r>
    </w:p>
    <w:p w14:paraId="5AE8292E" w14:textId="77777777" w:rsidR="00F1700C" w:rsidRDefault="00F1700C" w:rsidP="00F1700C"/>
    <w:p w14:paraId="17809EE8" w14:textId="44491854" w:rsidR="00F1700C" w:rsidRPr="00A9296B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Maximize Light Exposure</w:t>
      </w:r>
      <w:r w:rsidR="00F1700C" w:rsidRPr="00994463">
        <w:rPr>
          <w:b/>
          <w:bCs/>
        </w:rPr>
        <w:t xml:space="preserve">: </w:t>
      </w:r>
      <w:r w:rsidR="00026FA4">
        <w:t xml:space="preserve">Natural light can help your body produce serotonin, which helps </w:t>
      </w:r>
      <w:r w:rsidR="007C064C">
        <w:t xml:space="preserve">to </w:t>
      </w:r>
      <w:r w:rsidR="00026FA4">
        <w:t xml:space="preserve">regulate your mood. </w:t>
      </w:r>
      <w:r w:rsidR="00933354">
        <w:t xml:space="preserve">Even on a cloudy day, try to spend 10 to 20 minutes outdoors </w:t>
      </w:r>
      <w:r w:rsidR="00EF2575">
        <w:t>so</w:t>
      </w:r>
      <w:r w:rsidR="00933354">
        <w:t xml:space="preserve"> that you are exposed to natural light</w:t>
      </w:r>
      <w:r w:rsidR="007C064C">
        <w:t>.</w:t>
      </w:r>
    </w:p>
    <w:p w14:paraId="0910D8C6" w14:textId="00C926C8" w:rsidR="006704C5" w:rsidRDefault="006704C5" w:rsidP="00F1700C"/>
    <w:p w14:paraId="54B96A5C" w14:textId="2E864E7E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Make Small Dietary Changes</w:t>
      </w:r>
      <w:r w:rsidR="00F1700C" w:rsidRPr="00097E7F">
        <w:t xml:space="preserve">: </w:t>
      </w:r>
      <w:r w:rsidR="00026FA4" w:rsidRPr="00097E7F">
        <w:t xml:space="preserve">Whole foods, such as meat, </w:t>
      </w:r>
      <w:r w:rsidR="007C064C">
        <w:t xml:space="preserve">fruits, </w:t>
      </w:r>
      <w:r w:rsidR="00026FA4" w:rsidRPr="00097E7F">
        <w:t xml:space="preserve">vegetables, and grains, can help boost your energy without relying on processed sugars and caffeine. The benefits gained from eating healthy foods are much more sustainable, and </w:t>
      </w:r>
      <w:r w:rsidR="00EF2575">
        <w:t>you’re less likely to “crash” in the middle of the day.</w:t>
      </w:r>
      <w:r w:rsidR="00DE6F40">
        <w:t xml:space="preserve"> </w:t>
      </w:r>
    </w:p>
    <w:p w14:paraId="683228C8" w14:textId="3FE16800" w:rsidR="00F1700C" w:rsidRDefault="00F1700C" w:rsidP="00F1700C"/>
    <w:p w14:paraId="675366EE" w14:textId="1639BA18" w:rsidR="00F1700C" w:rsidRPr="00A9296B" w:rsidRDefault="00FF3ECF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>Stay Connected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 w:rsidR="00026FA4">
        <w:t>Having a support system can help you navigate your experiences with SAD</w:t>
      </w:r>
      <w:r w:rsidR="00A7350C">
        <w:t>.</w:t>
      </w:r>
      <w:r w:rsidR="007C064C">
        <w:t xml:space="preserve"> Staying social</w:t>
      </w:r>
      <w:r w:rsidR="00516A61">
        <w:t>ly</w:t>
      </w:r>
      <w:r w:rsidR="007C064C">
        <w:t xml:space="preserve"> connected with friends and family is proven</w:t>
      </w:r>
      <w:r w:rsidR="00516A61">
        <w:t xml:space="preserve"> to improve mental health and </w:t>
      </w:r>
      <w:r w:rsidR="008A78E5">
        <w:t xml:space="preserve">make you </w:t>
      </w:r>
      <w:r w:rsidR="00516A61">
        <w:t xml:space="preserve">less vulnerable to </w:t>
      </w:r>
      <w:r w:rsidR="008A78E5">
        <w:t>the negative effects of</w:t>
      </w:r>
      <w:r w:rsidR="00516A61">
        <w:t xml:space="preserve"> seasonal changes. </w:t>
      </w:r>
    </w:p>
    <w:p w14:paraId="05A0B658" w14:textId="11C5082F" w:rsidR="00F1700C" w:rsidRDefault="00F1700C" w:rsidP="00F1700C"/>
    <w:p w14:paraId="01800771" w14:textId="20652906" w:rsidR="00F1700C" w:rsidRDefault="006704C5" w:rsidP="004C1235">
      <w:pPr>
        <w:pStyle w:val="ListParagraph"/>
        <w:numPr>
          <w:ilvl w:val="0"/>
          <w:numId w:val="56"/>
        </w:numPr>
      </w:pPr>
      <w:r w:rsidRPr="00994463">
        <w:rPr>
          <w:b/>
          <w:bCs/>
        </w:rPr>
        <w:t xml:space="preserve">Consult </w:t>
      </w:r>
      <w:r w:rsidR="008A78E5">
        <w:rPr>
          <w:b/>
          <w:bCs/>
        </w:rPr>
        <w:t>a</w:t>
      </w:r>
      <w:r w:rsidR="008A78E5" w:rsidRPr="00994463">
        <w:rPr>
          <w:b/>
          <w:bCs/>
        </w:rPr>
        <w:t xml:space="preserve"> </w:t>
      </w:r>
      <w:r w:rsidRPr="00994463">
        <w:rPr>
          <w:b/>
          <w:bCs/>
        </w:rPr>
        <w:t>Professional</w:t>
      </w:r>
      <w:r w:rsidR="00F1700C" w:rsidRPr="00994463">
        <w:rPr>
          <w:b/>
          <w:bCs/>
        </w:rPr>
        <w:t xml:space="preserve">: </w:t>
      </w:r>
      <w:r w:rsidR="00F232B2">
        <w:t xml:space="preserve">If your </w:t>
      </w:r>
      <w:r w:rsidR="00EF2575">
        <w:t>depression</w:t>
      </w:r>
      <w:r w:rsidR="00F232B2">
        <w:t xml:space="preserve"> persist</w:t>
      </w:r>
      <w:r w:rsidR="00EF2575">
        <w:t>s</w:t>
      </w:r>
      <w:r w:rsidR="00F232B2">
        <w:t xml:space="preserve">, </w:t>
      </w:r>
      <w:r w:rsidR="00EF2575">
        <w:t xml:space="preserve">you should </w:t>
      </w:r>
      <w:r w:rsidR="00F232B2">
        <w:t>consult a healthcare professional. Depending on the severity of your</w:t>
      </w:r>
      <w:r w:rsidR="00A7350C">
        <w:t xml:space="preserve"> symptoms, </w:t>
      </w:r>
      <w:r w:rsidR="009D6216">
        <w:t>your doctor</w:t>
      </w:r>
      <w:r w:rsidR="00A7350C">
        <w:t xml:space="preserve"> may propose </w:t>
      </w:r>
      <w:r w:rsidR="009E29A9">
        <w:t>methods</w:t>
      </w:r>
      <w:r w:rsidR="00A7350C">
        <w:t xml:space="preserve"> such as light therapy or antidepressants.</w:t>
      </w:r>
      <w:r w:rsidR="00DE6F40">
        <w:t xml:space="preserve"> </w:t>
      </w:r>
      <w:r w:rsidR="00AC1531">
        <w:t xml:space="preserve"> </w:t>
      </w:r>
    </w:p>
    <w:p w14:paraId="27AA39BE" w14:textId="77777777" w:rsidR="00F1700C" w:rsidRDefault="00F1700C" w:rsidP="00F1700C"/>
    <w:p w14:paraId="4875F0A3" w14:textId="17D1A6DD" w:rsidR="00F1700C" w:rsidRPr="00A9296B" w:rsidRDefault="000738B1" w:rsidP="00F1700C">
      <w:r>
        <w:t xml:space="preserve">Seasonal affective disorder can impact every facet of your life if left untreated. Even if your symptoms are minor, </w:t>
      </w:r>
      <w:proofErr w:type="gramStart"/>
      <w:r>
        <w:t>taking</w:t>
      </w:r>
      <w:r w:rsidR="00F371F3">
        <w:t xml:space="preserve"> action</w:t>
      </w:r>
      <w:proofErr w:type="gramEnd"/>
      <w:r w:rsidR="00F371F3">
        <w:t xml:space="preserve"> in small and manageable ways can do wonders for your mental health.</w:t>
      </w:r>
      <w:r w:rsidR="00DE6F40">
        <w:t xml:space="preserve"> </w:t>
      </w:r>
    </w:p>
    <w:p w14:paraId="0A6BA424" w14:textId="77777777" w:rsidR="0046287B" w:rsidRDefault="0046287B" w:rsidP="00F510A4">
      <w:pPr>
        <w:rPr>
          <w:rFonts w:ascii="Calibri" w:hAnsi="Calibri" w:cs="Calibri"/>
          <w:color w:val="000000" w:themeColor="text1"/>
        </w:rPr>
      </w:pPr>
    </w:p>
    <w:p w14:paraId="6AB94519" w14:textId="77777777" w:rsidR="00981BF5" w:rsidRPr="00981BF5" w:rsidRDefault="00981BF5" w:rsidP="00981BF5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READ MORE</w:t>
      </w:r>
    </w:p>
    <w:p w14:paraId="7796B8BA" w14:textId="668520AA" w:rsidR="00981BF5" w:rsidRPr="004C1235" w:rsidRDefault="004C1235" w:rsidP="00981BF5">
      <w:pPr>
        <w:rPr>
          <w:color w:val="000000" w:themeColor="text1"/>
        </w:rPr>
      </w:pPr>
      <w:hyperlink r:id="rId10" w:history="1">
        <w:r w:rsidRPr="004C1235">
          <w:rPr>
            <w:rStyle w:val="Hyperlink"/>
            <w:color w:val="000000" w:themeColor="text1"/>
          </w:rPr>
          <w:t>What is Seasonal Affective Disorder?</w:t>
        </w:r>
      </w:hyperlink>
    </w:p>
    <w:p w14:paraId="6223D272" w14:textId="525671C5" w:rsidR="00FF3ECF" w:rsidRPr="004C1235" w:rsidRDefault="004C1235" w:rsidP="00981BF5">
      <w:pPr>
        <w:rPr>
          <w:rStyle w:val="Hyperlink"/>
          <w:rFonts w:ascii="Calibri" w:hAnsi="Calibri" w:cs="Calibri"/>
          <w:color w:val="000000" w:themeColor="text1"/>
        </w:rPr>
      </w:pPr>
      <w:hyperlink r:id="rId11" w:history="1">
        <w:r w:rsidRPr="004C1235">
          <w:rPr>
            <w:rStyle w:val="Hyperlink"/>
            <w:color w:val="000000" w:themeColor="text1"/>
          </w:rPr>
          <w:t>SAD Treatments</w:t>
        </w:r>
      </w:hyperlink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4224B819" w14:textId="77777777" w:rsidR="00623CFD" w:rsidRPr="00405856" w:rsidRDefault="00623CFD" w:rsidP="00623CFD">
      <w:pPr>
        <w:rPr>
          <w:color w:val="000000" w:themeColor="text1"/>
        </w:rPr>
      </w:pPr>
      <w:r w:rsidRPr="008B3018">
        <w:rPr>
          <w:b/>
          <w:bCs/>
          <w:color w:val="000000" w:themeColor="text1"/>
        </w:rPr>
        <w:t>ALWAYS THERE FOR YOU</w:t>
      </w:r>
      <w:r w:rsidRPr="008B3018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| Your Mental &amp; Behavioral Health Benefits</w:t>
      </w:r>
    </w:p>
    <w:p w14:paraId="15B76FCD" w14:textId="2E5DB4CC" w:rsidR="00623CFD" w:rsidRPr="00405856" w:rsidRDefault="00D15D35" w:rsidP="00623CFD">
      <w:pPr>
        <w:rPr>
          <w:color w:val="000000" w:themeColor="text1"/>
        </w:rPr>
      </w:pPr>
      <w:r w:rsidRPr="00600899">
        <w:rPr>
          <w:b/>
          <w:bCs/>
          <w:color w:val="000000" w:themeColor="text1"/>
        </w:rPr>
        <w:lastRenderedPageBreak/>
        <w:t>Kaiser Permanente</w:t>
      </w:r>
      <w:r w:rsidRPr="00600899">
        <w:rPr>
          <w:color w:val="000000" w:themeColor="text1"/>
        </w:rPr>
        <w:t xml:space="preserve"> - Monday through Friday, 8 a.m. to 5 p.m., call </w:t>
      </w:r>
      <w:hyperlink r:id="rId12" w:history="1">
        <w:r w:rsidRPr="00600899">
          <w:rPr>
            <w:color w:val="000000" w:themeColor="text1"/>
          </w:rPr>
          <w:t>1-888-287-2680</w:t>
        </w:r>
      </w:hyperlink>
      <w:r w:rsidRPr="00600899">
        <w:rPr>
          <w:color w:val="000000" w:themeColor="text1"/>
        </w:rPr>
        <w:t xml:space="preserve"> to be matched with a mental health specialist in your area or help you find addiction treatment. For </w:t>
      </w:r>
      <w:r w:rsidRPr="00600899">
        <w:rPr>
          <w:rFonts w:cstheme="minorHAnsi"/>
          <w:color w:val="000000" w:themeColor="text1"/>
        </w:rPr>
        <w:t>help after hours, call t </w:t>
      </w:r>
      <w:hyperlink r:id="rId13" w:history="1">
        <w:r w:rsidRPr="00600899">
          <w:rPr>
            <w:rFonts w:cstheme="minorHAnsi"/>
            <w:color w:val="000000" w:themeColor="text1"/>
          </w:rPr>
          <w:t>1-800-297-6877</w:t>
        </w:r>
      </w:hyperlink>
      <w:r w:rsidR="00623CFD" w:rsidRPr="00405856">
        <w:rPr>
          <w:color w:val="000000" w:themeColor="text1"/>
        </w:rPr>
        <w:t>. Here’s what you need to access the other resources available to you:</w:t>
      </w:r>
      <w:r w:rsidR="00EC54E4">
        <w:rPr>
          <w:color w:val="000000" w:themeColor="text1"/>
        </w:rPr>
        <w:t xml:space="preserve"> </w:t>
      </w:r>
    </w:p>
    <w:p w14:paraId="3948C159" w14:textId="77777777" w:rsidR="00623CFD" w:rsidRPr="00405856" w:rsidRDefault="00623CFD" w:rsidP="00623CF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04061D2C" w14:textId="77777777" w:rsidR="00623CFD" w:rsidRPr="00405856" w:rsidRDefault="00623CFD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405856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Calm App: </w:t>
      </w:r>
      <w:r w:rsidRPr="00405856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405856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24729713" w14:textId="5EDC4CA4" w:rsidR="00623CFD" w:rsidRPr="00D16CD6" w:rsidRDefault="00D16CD6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Head</w:t>
      </w:r>
      <w:r w:rsidR="006D2EC9">
        <w:rPr>
          <w:rFonts w:asciiTheme="minorHAnsi" w:eastAsiaTheme="minorHAnsi" w:hAnsiTheme="minorHAnsi" w:cstheme="minorBidi"/>
          <w:b/>
          <w:bCs/>
          <w:color w:val="000000" w:themeColor="text1"/>
        </w:rPr>
        <w:t>s</w:t>
      </w: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pace</w:t>
      </w:r>
      <w:r w:rsidR="006D2EC9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 Care </w:t>
      </w:r>
      <w:r w:rsidR="006D2EC9" w:rsidRPr="006D2EC9">
        <w:rPr>
          <w:rFonts w:asciiTheme="minorHAnsi" w:eastAsiaTheme="minorHAnsi" w:hAnsiTheme="minorHAnsi" w:cstheme="minorBidi"/>
          <w:b/>
          <w:bCs/>
          <w:color w:val="000000" w:themeColor="text1"/>
        </w:rPr>
        <w:t>(formerly called Ginger)</w:t>
      </w:r>
      <w:r w:rsidR="00623CFD" w:rsidRPr="006D2EC9">
        <w:rPr>
          <w:rFonts w:asciiTheme="minorHAnsi" w:eastAsiaTheme="minorHAnsi" w:hAnsiTheme="minorHAnsi" w:cstheme="minorBidi"/>
          <w:b/>
          <w:bCs/>
          <w:color w:val="000000" w:themeColor="text1"/>
        </w:rPr>
        <w:t>:</w:t>
      </w:r>
      <w:r w:rsidR="00623CFD" w:rsidRPr="006D2EC9">
        <w:rPr>
          <w:rFonts w:asciiTheme="minorHAnsi" w:eastAsiaTheme="minorHAnsi" w:hAnsiTheme="minorHAnsi" w:cstheme="minorBidi"/>
          <w:color w:val="000000" w:themeColor="text1"/>
        </w:rPr>
        <w:t xml:space="preserve"> </w:t>
      </w:r>
      <w:r w:rsidR="00623CFD" w:rsidRPr="00D16CD6">
        <w:rPr>
          <w:rFonts w:asciiTheme="minorHAnsi" w:eastAsiaTheme="minorHAnsi" w:hAnsiTheme="minorHAnsi" w:cstheme="minorBidi"/>
          <w:color w:val="000000" w:themeColor="text1"/>
        </w:rPr>
        <w:t xml:space="preserve">Text one-on-one with an emotional support coach anytime, anywhere. </w:t>
      </w:r>
      <w:r w:rsidR="00623CFD" w:rsidRPr="00D16CD6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="00623CFD" w:rsidRPr="00D16CD6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4A4C8C07" w14:textId="77777777" w:rsidR="00EC7859" w:rsidRDefault="00EC7859" w:rsidP="00A078AF">
      <w:pPr>
        <w:rPr>
          <w:b/>
          <w:bCs/>
          <w:color w:val="7030A0"/>
        </w:rPr>
      </w:pPr>
    </w:p>
    <w:p w14:paraId="1F3E2BA4" w14:textId="7D15D9AC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F669C0F" w14:textId="264925C0" w:rsidR="00042B6A" w:rsidRPr="00CB0BBF" w:rsidRDefault="00844A44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5F3A0FEA" wp14:editId="64DE743E">
            <wp:extent cx="4928260" cy="2767408"/>
            <wp:effectExtent l="0" t="0" r="0" b="1270"/>
            <wp:docPr id="2130514735" name="Picture 4" descr="A person in a yellow jacket looking at the sun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514735" name="Picture 4" descr="A person in a yellow jacket looking at the sunse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093" cy="278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0DA4E" w14:textId="77777777" w:rsidR="00FF3ECF" w:rsidRDefault="00FF3ECF" w:rsidP="00654611">
      <w:pPr>
        <w:rPr>
          <w:b/>
          <w:bCs/>
          <w:color w:val="000000" w:themeColor="text1"/>
        </w:rPr>
      </w:pPr>
    </w:p>
    <w:p w14:paraId="4568935F" w14:textId="2AAB61CB" w:rsidR="00FF3ECF" w:rsidRPr="00844A44" w:rsidRDefault="00844A44" w:rsidP="00654611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Stay Positive This Winter: Your Guide </w:t>
      </w:r>
      <w:proofErr w:type="gramStart"/>
      <w:r>
        <w:rPr>
          <w:b/>
          <w:bCs/>
          <w:color w:val="000000" w:themeColor="text1"/>
        </w:rPr>
        <w:t>For</w:t>
      </w:r>
      <w:proofErr w:type="gramEnd"/>
      <w:r>
        <w:rPr>
          <w:b/>
          <w:bCs/>
          <w:color w:val="000000" w:themeColor="text1"/>
        </w:rPr>
        <w:t xml:space="preserve"> Managing Seasonal Depression</w:t>
      </w:r>
    </w:p>
    <w:p w14:paraId="7EBAEBF3" w14:textId="77777777" w:rsidR="00654611" w:rsidRPr="00654611" w:rsidRDefault="00654611" w:rsidP="00654611">
      <w:pPr>
        <w:rPr>
          <w:b/>
          <w:bCs/>
        </w:rPr>
      </w:pPr>
    </w:p>
    <w:p w14:paraId="4F4CE1ED" w14:textId="7C3680D2" w:rsidR="00CB0BBF" w:rsidRPr="0050486B" w:rsidRDefault="00CB0BBF" w:rsidP="00CB0BBF">
      <w:r>
        <w:t xml:space="preserve">As the days get shorter, many people experience changes in their mood and behavior. For people with seasonal affective disorder, the </w:t>
      </w:r>
      <w:r w:rsidR="00D648FB">
        <w:t>changing seasons</w:t>
      </w:r>
      <w:r>
        <w:t xml:space="preserve"> can come with feelings of sadness, pessimism, and frustration</w:t>
      </w:r>
      <w:r w:rsidR="00BA0057">
        <w:t xml:space="preserve">. </w:t>
      </w:r>
      <w:r w:rsidR="00D61BB8">
        <w:t xml:space="preserve">If you think </w:t>
      </w:r>
      <w:r w:rsidR="00EB28F9">
        <w:t xml:space="preserve">you may be </w:t>
      </w:r>
      <w:r w:rsidR="00D61BB8">
        <w:t>struggling with SAD, here are seven steps you can take to get back to your usual self</w:t>
      </w:r>
      <w:r w:rsidRPr="00A9296B">
        <w:t>:</w:t>
      </w:r>
      <w:r w:rsidR="00E2177F">
        <w:t xml:space="preserve"> </w:t>
      </w:r>
    </w:p>
    <w:p w14:paraId="53841CE2" w14:textId="246937F7" w:rsidR="00CB0BBF" w:rsidRPr="00A9296B" w:rsidRDefault="00CB0BBF" w:rsidP="00CB0BBF">
      <w:pPr>
        <w:rPr>
          <w:b/>
          <w:bCs/>
        </w:rPr>
      </w:pPr>
    </w:p>
    <w:p w14:paraId="1AE964D0" w14:textId="580A195B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Prioritize Your Sleep:</w:t>
      </w:r>
      <w:r>
        <w:t xml:space="preserve"> Try setting a regular sleep schedule so that you are going to bed and waking up at the same time every day. </w:t>
      </w:r>
    </w:p>
    <w:p w14:paraId="06CD4E9E" w14:textId="77777777" w:rsidR="004C1235" w:rsidRDefault="004C1235" w:rsidP="004C1235"/>
    <w:p w14:paraId="0D4DA8B7" w14:textId="167BA35C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lastRenderedPageBreak/>
        <w:t>Do Activities You Enjoy:</w:t>
      </w:r>
      <w:r w:rsidRPr="00A9296B">
        <w:t xml:space="preserve"> </w:t>
      </w:r>
      <w:r w:rsidR="00C30F89" w:rsidRPr="00C30F89">
        <w:t>Dedicating time to your hobbies can help improve your mood and stimulate your brain.</w:t>
      </w:r>
    </w:p>
    <w:p w14:paraId="774E397D" w14:textId="77777777" w:rsidR="004C1235" w:rsidRDefault="004C1235" w:rsidP="004C1235"/>
    <w:p w14:paraId="0F00556B" w14:textId="2036B819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Exercise Regularly:</w:t>
      </w:r>
      <w:r>
        <w:t xml:space="preserve"> It’s no secret that physical activity can help fight feelings of fatigue, stress, and anxiety. </w:t>
      </w:r>
    </w:p>
    <w:p w14:paraId="1AD997A8" w14:textId="77777777" w:rsidR="004C1235" w:rsidRDefault="004C1235" w:rsidP="004C1235"/>
    <w:p w14:paraId="289BBAD6" w14:textId="6E4148FB" w:rsidR="004C1235" w:rsidRPr="00A9296B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 xml:space="preserve">Maximize Light Exposure: </w:t>
      </w:r>
      <w:r>
        <w:t xml:space="preserve">Natural light can help your body produce serotonin, which helps to regulate your mood. </w:t>
      </w:r>
    </w:p>
    <w:p w14:paraId="795B5D0F" w14:textId="77777777" w:rsidR="004C1235" w:rsidRDefault="004C1235" w:rsidP="004C1235"/>
    <w:p w14:paraId="410E06EE" w14:textId="5999C456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Make Small Dietary Changes</w:t>
      </w:r>
      <w:r w:rsidRPr="00097E7F">
        <w:t xml:space="preserve">: Whole foods, such as meat, </w:t>
      </w:r>
      <w:r>
        <w:t xml:space="preserve">fruits, </w:t>
      </w:r>
      <w:r w:rsidRPr="00097E7F">
        <w:t xml:space="preserve">vegetables, and grains, can help boost your energy without relying on processed sugars and caffeine. </w:t>
      </w:r>
    </w:p>
    <w:p w14:paraId="522CA350" w14:textId="77777777" w:rsidR="004C1235" w:rsidRDefault="004C1235" w:rsidP="004C1235"/>
    <w:p w14:paraId="15821F83" w14:textId="7B0DFA85" w:rsidR="004C1235" w:rsidRPr="00A9296B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>Stay Connected:</w:t>
      </w:r>
      <w:r>
        <w:t xml:space="preserve"> Staying socially connected with friends and family is proven to improve mental health and make you less vulnerable to the negative effects of seasonal changes. </w:t>
      </w:r>
    </w:p>
    <w:p w14:paraId="3BFFAA33" w14:textId="77777777" w:rsidR="004C1235" w:rsidRDefault="004C1235" w:rsidP="004C1235"/>
    <w:p w14:paraId="5A31368D" w14:textId="320FB298" w:rsidR="004C1235" w:rsidRDefault="004C1235" w:rsidP="004C1235">
      <w:pPr>
        <w:pStyle w:val="ListParagraph"/>
        <w:numPr>
          <w:ilvl w:val="0"/>
          <w:numId w:val="57"/>
        </w:numPr>
      </w:pPr>
      <w:r w:rsidRPr="00994463">
        <w:rPr>
          <w:b/>
          <w:bCs/>
        </w:rPr>
        <w:t xml:space="preserve">Consult </w:t>
      </w:r>
      <w:r>
        <w:rPr>
          <w:b/>
          <w:bCs/>
        </w:rPr>
        <w:t>a</w:t>
      </w:r>
      <w:r w:rsidRPr="00994463">
        <w:rPr>
          <w:b/>
          <w:bCs/>
        </w:rPr>
        <w:t xml:space="preserve"> Professional: </w:t>
      </w:r>
      <w:r>
        <w:t xml:space="preserve">If your depression persists, you should consult a healthcare professional. Depending on the severity of your symptoms, </w:t>
      </w:r>
      <w:r w:rsidR="00844A44">
        <w:t xml:space="preserve">they </w:t>
      </w:r>
      <w:r>
        <w:t xml:space="preserve">may propose methods such as light therapy or antidepressants.  </w:t>
      </w:r>
    </w:p>
    <w:p w14:paraId="3C547429" w14:textId="2A314299" w:rsidR="00CB0BBF" w:rsidRDefault="00CB0BBF" w:rsidP="00CB0BBF"/>
    <w:p w14:paraId="0AC534AC" w14:textId="45F8381C" w:rsidR="00D677C4" w:rsidRPr="00E6102A" w:rsidRDefault="00D677C4" w:rsidP="00A078AF"/>
    <w:p w14:paraId="49CEB2BC" w14:textId="77777777" w:rsidR="00526023" w:rsidRPr="00981BF5" w:rsidRDefault="00526023" w:rsidP="00526023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READ MORE</w:t>
      </w:r>
    </w:p>
    <w:p w14:paraId="78F71C72" w14:textId="77777777" w:rsidR="0060129A" w:rsidRPr="004C1235" w:rsidRDefault="0060129A" w:rsidP="0060129A">
      <w:pPr>
        <w:rPr>
          <w:color w:val="000000" w:themeColor="text1"/>
        </w:rPr>
      </w:pPr>
      <w:hyperlink r:id="rId17" w:history="1">
        <w:r w:rsidRPr="004C1235">
          <w:rPr>
            <w:rStyle w:val="Hyperlink"/>
            <w:color w:val="000000" w:themeColor="text1"/>
          </w:rPr>
          <w:t>What is Seasonal Affective Disorder?</w:t>
        </w:r>
      </w:hyperlink>
    </w:p>
    <w:p w14:paraId="3B0B4104" w14:textId="77777777" w:rsidR="0060129A" w:rsidRPr="004C1235" w:rsidRDefault="0060129A" w:rsidP="0060129A">
      <w:pPr>
        <w:rPr>
          <w:rStyle w:val="Hyperlink"/>
          <w:rFonts w:ascii="Calibri" w:hAnsi="Calibri" w:cs="Calibri"/>
          <w:color w:val="000000" w:themeColor="text1"/>
        </w:rPr>
      </w:pPr>
      <w:hyperlink r:id="rId18" w:history="1">
        <w:r w:rsidRPr="004C1235">
          <w:rPr>
            <w:rStyle w:val="Hyperlink"/>
            <w:color w:val="000000" w:themeColor="text1"/>
          </w:rPr>
          <w:t>SAD Treatments</w:t>
        </w:r>
      </w:hyperlink>
    </w:p>
    <w:p w14:paraId="66196D77" w14:textId="6EBCA71D" w:rsidR="00FF3ECF" w:rsidRDefault="00FF3ECF" w:rsidP="0060129A">
      <w:pPr>
        <w:rPr>
          <w:ins w:id="0" w:author="Rael &amp; Letson (CP)" w:date="2024-10-10T13:07:00Z" w16du:dateUtc="2024-10-10T20:07:00Z"/>
        </w:rPr>
      </w:pPr>
    </w:p>
    <w:p w14:paraId="13C7BC3C" w14:textId="4A803B8A" w:rsidR="005D0B34" w:rsidRPr="00405856" w:rsidRDefault="00E26B7E" w:rsidP="00BA0057">
      <w:pPr>
        <w:rPr>
          <w:color w:val="000000" w:themeColor="text1"/>
        </w:rPr>
      </w:pPr>
      <w:r>
        <w:rPr>
          <w:color w:val="000000" w:themeColor="text1"/>
        </w:rPr>
        <w:t>C</w:t>
      </w:r>
      <w:r w:rsidR="00BA0057">
        <w:rPr>
          <w:color w:val="000000" w:themeColor="text1"/>
        </w:rPr>
        <w:t xml:space="preserve">ontact </w:t>
      </w:r>
      <w:r w:rsidR="005D0B34" w:rsidRPr="00405856">
        <w:rPr>
          <w:b/>
          <w:bCs/>
          <w:color w:val="000000" w:themeColor="text1"/>
        </w:rPr>
        <w:t>Kaiser Permanente</w:t>
      </w:r>
      <w:r w:rsidR="00BA0057">
        <w:rPr>
          <w:color w:val="000000" w:themeColor="text1"/>
        </w:rPr>
        <w:t xml:space="preserve"> at</w:t>
      </w:r>
      <w:r w:rsidR="005D0B34" w:rsidRPr="00405856">
        <w:rPr>
          <w:color w:val="000000" w:themeColor="text1"/>
        </w:rPr>
        <w:t> </w:t>
      </w:r>
      <w:hyperlink r:id="rId19" w:history="1">
        <w:r w:rsidR="005D0B34" w:rsidRPr="00405856">
          <w:rPr>
            <w:color w:val="000000" w:themeColor="text1"/>
          </w:rPr>
          <w:t>1-888-287-2680</w:t>
        </w:r>
      </w:hyperlink>
      <w:r w:rsidR="002F3C75">
        <w:rPr>
          <w:color w:val="000000" w:themeColor="text1"/>
        </w:rPr>
        <w:t xml:space="preserve"> (Mon-Fri, 8 a.m. – 5 p.m.)</w:t>
      </w:r>
      <w:r w:rsidR="005D0B34" w:rsidRPr="00405856">
        <w:rPr>
          <w:color w:val="000000" w:themeColor="text1"/>
        </w:rPr>
        <w:t xml:space="preserve"> </w:t>
      </w:r>
      <w:r w:rsidR="002F3C75">
        <w:rPr>
          <w:color w:val="000000" w:themeColor="text1"/>
        </w:rPr>
        <w:t>for</w:t>
      </w:r>
      <w:r w:rsidR="005D0B34" w:rsidRPr="00405856">
        <w:rPr>
          <w:color w:val="000000" w:themeColor="text1"/>
        </w:rPr>
        <w:t xml:space="preserve"> mental health</w:t>
      </w:r>
      <w:r w:rsidR="00BD4493">
        <w:rPr>
          <w:color w:val="000000" w:themeColor="text1"/>
        </w:rPr>
        <w:t xml:space="preserve"> </w:t>
      </w:r>
      <w:r w:rsidR="002F3C75">
        <w:rPr>
          <w:color w:val="000000" w:themeColor="text1"/>
        </w:rPr>
        <w:t>help</w:t>
      </w:r>
      <w:r w:rsidR="005D0B34" w:rsidRPr="00405856">
        <w:rPr>
          <w:color w:val="000000" w:themeColor="text1"/>
        </w:rPr>
        <w:t xml:space="preserve">. For </w:t>
      </w:r>
      <w:r w:rsidR="005D0B34" w:rsidRPr="00405856">
        <w:rPr>
          <w:rFonts w:cstheme="minorHAnsi"/>
          <w:color w:val="000000" w:themeColor="text1"/>
        </w:rPr>
        <w:t>help after hours, call </w:t>
      </w:r>
      <w:hyperlink r:id="rId20" w:history="1">
        <w:r w:rsidR="005D0B34" w:rsidRPr="00405856">
          <w:rPr>
            <w:rFonts w:cstheme="minorHAnsi"/>
            <w:color w:val="000000" w:themeColor="text1"/>
          </w:rPr>
          <w:t>1-800-297-6877</w:t>
        </w:r>
      </w:hyperlink>
      <w:r w:rsidR="005D0B34" w:rsidRPr="00405856">
        <w:rPr>
          <w:rFonts w:cstheme="minorHAnsi"/>
          <w:color w:val="000000" w:themeColor="text1"/>
        </w:rPr>
        <w:t xml:space="preserve">. </w:t>
      </w:r>
      <w:r w:rsidR="00BA0057">
        <w:rPr>
          <w:rFonts w:cstheme="minorHAnsi"/>
          <w:color w:val="000000" w:themeColor="text1"/>
        </w:rPr>
        <w:t xml:space="preserve">Sign in </w:t>
      </w:r>
      <w:hyperlink r:id="rId21" w:history="1">
        <w:r w:rsidR="00BA0057" w:rsidRPr="00BA0057">
          <w:rPr>
            <w:rStyle w:val="Hyperlink"/>
            <w:rFonts w:cstheme="minorHAnsi"/>
          </w:rPr>
          <w:t>to kp.org to get started</w:t>
        </w:r>
      </w:hyperlink>
      <w:r w:rsidR="00BA0057">
        <w:rPr>
          <w:rFonts w:cstheme="minorHAnsi"/>
          <w:color w:val="000000" w:themeColor="text1"/>
        </w:rPr>
        <w:t xml:space="preserve"> with the Calm or Headspace Care (formerly Ginger) apps.</w:t>
      </w:r>
    </w:p>
    <w:p w14:paraId="0751DBC7" w14:textId="50170FDD" w:rsidR="00F10F06" w:rsidRDefault="00F10F06" w:rsidP="0060129A"/>
    <w:sectPr w:rsidR="00F10F06" w:rsidSect="00104C2F">
      <w:headerReference w:type="default" r:id="rId22"/>
      <w:headerReference w:type="first" r:id="rId2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4843E" w14:textId="77777777" w:rsidR="00AD4386" w:rsidRDefault="00AD4386" w:rsidP="008C2B65">
      <w:r>
        <w:separator/>
      </w:r>
    </w:p>
  </w:endnote>
  <w:endnote w:type="continuationSeparator" w:id="0">
    <w:p w14:paraId="40471C3B" w14:textId="77777777" w:rsidR="00AD4386" w:rsidRDefault="00AD4386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6448" w14:textId="77777777" w:rsidR="00AD4386" w:rsidRDefault="00AD4386" w:rsidP="008C2B65">
      <w:r>
        <w:separator/>
      </w:r>
    </w:p>
  </w:footnote>
  <w:footnote w:type="continuationSeparator" w:id="0">
    <w:p w14:paraId="0FAC1C67" w14:textId="77777777" w:rsidR="00AD4386" w:rsidRDefault="00AD4386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3"/>
  </w:num>
  <w:num w:numId="2" w16cid:durableId="1260336836">
    <w:abstractNumId w:val="32"/>
  </w:num>
  <w:num w:numId="3" w16cid:durableId="790176087">
    <w:abstractNumId w:val="35"/>
  </w:num>
  <w:num w:numId="4" w16cid:durableId="1162042240">
    <w:abstractNumId w:val="1"/>
  </w:num>
  <w:num w:numId="5" w16cid:durableId="647831559">
    <w:abstractNumId w:val="49"/>
  </w:num>
  <w:num w:numId="6" w16cid:durableId="701976709">
    <w:abstractNumId w:val="28"/>
  </w:num>
  <w:num w:numId="7" w16cid:durableId="1653293657">
    <w:abstractNumId w:val="48"/>
  </w:num>
  <w:num w:numId="8" w16cid:durableId="718095121">
    <w:abstractNumId w:val="25"/>
  </w:num>
  <w:num w:numId="9" w16cid:durableId="1082948277">
    <w:abstractNumId w:val="33"/>
  </w:num>
  <w:num w:numId="10" w16cid:durableId="1424565135">
    <w:abstractNumId w:val="46"/>
  </w:num>
  <w:num w:numId="11" w16cid:durableId="1879538885">
    <w:abstractNumId w:val="51"/>
  </w:num>
  <w:num w:numId="12" w16cid:durableId="883759617">
    <w:abstractNumId w:val="11"/>
  </w:num>
  <w:num w:numId="13" w16cid:durableId="696738466">
    <w:abstractNumId w:val="24"/>
  </w:num>
  <w:num w:numId="14" w16cid:durableId="1764103296">
    <w:abstractNumId w:val="42"/>
  </w:num>
  <w:num w:numId="15" w16cid:durableId="2132240423">
    <w:abstractNumId w:val="54"/>
  </w:num>
  <w:num w:numId="16" w16cid:durableId="150872323">
    <w:abstractNumId w:val="21"/>
  </w:num>
  <w:num w:numId="17" w16cid:durableId="1756126030">
    <w:abstractNumId w:val="36"/>
  </w:num>
  <w:num w:numId="18" w16cid:durableId="163788809">
    <w:abstractNumId w:val="55"/>
  </w:num>
  <w:num w:numId="19" w16cid:durableId="74058832">
    <w:abstractNumId w:val="53"/>
  </w:num>
  <w:num w:numId="20" w16cid:durableId="162625191">
    <w:abstractNumId w:val="0"/>
  </w:num>
  <w:num w:numId="21" w16cid:durableId="494302234">
    <w:abstractNumId w:val="50"/>
  </w:num>
  <w:num w:numId="22" w16cid:durableId="1227952911">
    <w:abstractNumId w:val="2"/>
  </w:num>
  <w:num w:numId="23" w16cid:durableId="1659724155">
    <w:abstractNumId w:val="17"/>
  </w:num>
  <w:num w:numId="24" w16cid:durableId="266885246">
    <w:abstractNumId w:val="6"/>
  </w:num>
  <w:num w:numId="25" w16cid:durableId="43024163">
    <w:abstractNumId w:val="22"/>
  </w:num>
  <w:num w:numId="26" w16cid:durableId="1568299578">
    <w:abstractNumId w:val="23"/>
  </w:num>
  <w:num w:numId="27" w16cid:durableId="1282806958">
    <w:abstractNumId w:val="52"/>
  </w:num>
  <w:num w:numId="28" w16cid:durableId="264507321">
    <w:abstractNumId w:val="45"/>
  </w:num>
  <w:num w:numId="29" w16cid:durableId="1595361719">
    <w:abstractNumId w:val="3"/>
  </w:num>
  <w:num w:numId="30" w16cid:durableId="1605655106">
    <w:abstractNumId w:val="38"/>
  </w:num>
  <w:num w:numId="31" w16cid:durableId="1587573483">
    <w:abstractNumId w:val="44"/>
  </w:num>
  <w:num w:numId="32" w16cid:durableId="46535030">
    <w:abstractNumId w:val="9"/>
  </w:num>
  <w:num w:numId="33" w16cid:durableId="1210066778">
    <w:abstractNumId w:val="40"/>
  </w:num>
  <w:num w:numId="34" w16cid:durableId="320545234">
    <w:abstractNumId w:val="20"/>
  </w:num>
  <w:num w:numId="35" w16cid:durableId="1931818295">
    <w:abstractNumId w:val="31"/>
  </w:num>
  <w:num w:numId="36" w16cid:durableId="121314219">
    <w:abstractNumId w:val="26"/>
  </w:num>
  <w:num w:numId="37" w16cid:durableId="1895655083">
    <w:abstractNumId w:val="7"/>
  </w:num>
  <w:num w:numId="38" w16cid:durableId="1956599644">
    <w:abstractNumId w:val="19"/>
  </w:num>
  <w:num w:numId="39" w16cid:durableId="1406105151">
    <w:abstractNumId w:val="15"/>
  </w:num>
  <w:num w:numId="40" w16cid:durableId="2125273015">
    <w:abstractNumId w:val="5"/>
  </w:num>
  <w:num w:numId="41" w16cid:durableId="1929000490">
    <w:abstractNumId w:val="16"/>
  </w:num>
  <w:num w:numId="42" w16cid:durableId="173344081">
    <w:abstractNumId w:val="14"/>
  </w:num>
  <w:num w:numId="43" w16cid:durableId="1344209283">
    <w:abstractNumId w:val="27"/>
  </w:num>
  <w:num w:numId="44" w16cid:durableId="1542086623">
    <w:abstractNumId w:val="30"/>
  </w:num>
  <w:num w:numId="45" w16cid:durableId="656962559">
    <w:abstractNumId w:val="34"/>
  </w:num>
  <w:num w:numId="46" w16cid:durableId="1300526145">
    <w:abstractNumId w:val="29"/>
  </w:num>
  <w:num w:numId="47" w16cid:durableId="420445297">
    <w:abstractNumId w:val="37"/>
  </w:num>
  <w:num w:numId="48" w16cid:durableId="328025074">
    <w:abstractNumId w:val="47"/>
  </w:num>
  <w:num w:numId="49" w16cid:durableId="1396393415">
    <w:abstractNumId w:val="39"/>
  </w:num>
  <w:num w:numId="50" w16cid:durableId="319578233">
    <w:abstractNumId w:val="12"/>
  </w:num>
  <w:num w:numId="51" w16cid:durableId="6446872">
    <w:abstractNumId w:val="41"/>
  </w:num>
  <w:num w:numId="52" w16cid:durableId="121044998">
    <w:abstractNumId w:val="56"/>
  </w:num>
  <w:num w:numId="53" w16cid:durableId="1151093468">
    <w:abstractNumId w:val="10"/>
  </w:num>
  <w:num w:numId="54" w16cid:durableId="817645369">
    <w:abstractNumId w:val="8"/>
  </w:num>
  <w:num w:numId="55" w16cid:durableId="2010596178">
    <w:abstractNumId w:val="18"/>
  </w:num>
  <w:num w:numId="56" w16cid:durableId="888152079">
    <w:abstractNumId w:val="13"/>
  </w:num>
  <w:num w:numId="57" w16cid:durableId="5251320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el &amp; Letson (CP)">
    <w15:presenceInfo w15:providerId="None" w15:userId="Rael &amp; Letson (CP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42B6A"/>
    <w:rsid w:val="00045675"/>
    <w:rsid w:val="00047D5F"/>
    <w:rsid w:val="00072121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72ADE"/>
    <w:rsid w:val="001753B8"/>
    <w:rsid w:val="00175953"/>
    <w:rsid w:val="00177764"/>
    <w:rsid w:val="00182E35"/>
    <w:rsid w:val="00184AC1"/>
    <w:rsid w:val="00185078"/>
    <w:rsid w:val="00194270"/>
    <w:rsid w:val="001944B6"/>
    <w:rsid w:val="00197873"/>
    <w:rsid w:val="001B6A18"/>
    <w:rsid w:val="001C2329"/>
    <w:rsid w:val="001C5E08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0C5"/>
    <w:rsid w:val="00456A7E"/>
    <w:rsid w:val="00456B37"/>
    <w:rsid w:val="0046287B"/>
    <w:rsid w:val="004629A0"/>
    <w:rsid w:val="00471722"/>
    <w:rsid w:val="00475A6D"/>
    <w:rsid w:val="00475ED4"/>
    <w:rsid w:val="0047700C"/>
    <w:rsid w:val="004804C0"/>
    <w:rsid w:val="00482DEB"/>
    <w:rsid w:val="004A253A"/>
    <w:rsid w:val="004A2E53"/>
    <w:rsid w:val="004B3331"/>
    <w:rsid w:val="004B3542"/>
    <w:rsid w:val="004C1235"/>
    <w:rsid w:val="004D4B3B"/>
    <w:rsid w:val="004F1ADB"/>
    <w:rsid w:val="00501BB1"/>
    <w:rsid w:val="00507D4F"/>
    <w:rsid w:val="00510B25"/>
    <w:rsid w:val="00516A61"/>
    <w:rsid w:val="005175EB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A1A26"/>
    <w:rsid w:val="005A3DA5"/>
    <w:rsid w:val="005A4525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16D"/>
    <w:rsid w:val="007F2A2F"/>
    <w:rsid w:val="007F57CA"/>
    <w:rsid w:val="007F64E0"/>
    <w:rsid w:val="007F6D60"/>
    <w:rsid w:val="007F7475"/>
    <w:rsid w:val="00803FF7"/>
    <w:rsid w:val="00813BD9"/>
    <w:rsid w:val="00821BA9"/>
    <w:rsid w:val="00827B9F"/>
    <w:rsid w:val="00830489"/>
    <w:rsid w:val="00832D4E"/>
    <w:rsid w:val="00844A44"/>
    <w:rsid w:val="00845579"/>
    <w:rsid w:val="008517B2"/>
    <w:rsid w:val="00855DEF"/>
    <w:rsid w:val="00863CA8"/>
    <w:rsid w:val="008656DA"/>
    <w:rsid w:val="00867FA0"/>
    <w:rsid w:val="008A1B79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72351"/>
    <w:rsid w:val="00A7350C"/>
    <w:rsid w:val="00A76489"/>
    <w:rsid w:val="00A76E4E"/>
    <w:rsid w:val="00A82977"/>
    <w:rsid w:val="00A91C64"/>
    <w:rsid w:val="00A942F5"/>
    <w:rsid w:val="00AB78CC"/>
    <w:rsid w:val="00AC1531"/>
    <w:rsid w:val="00AD4386"/>
    <w:rsid w:val="00AD43F9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21D"/>
    <w:rsid w:val="00B73D30"/>
    <w:rsid w:val="00B944A6"/>
    <w:rsid w:val="00B949F0"/>
    <w:rsid w:val="00BA0057"/>
    <w:rsid w:val="00BA7BC8"/>
    <w:rsid w:val="00BB643E"/>
    <w:rsid w:val="00BB6FAF"/>
    <w:rsid w:val="00BC1AF5"/>
    <w:rsid w:val="00BD4493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779E"/>
    <w:rsid w:val="00CE041F"/>
    <w:rsid w:val="00CE7046"/>
    <w:rsid w:val="00D02255"/>
    <w:rsid w:val="00D13A9C"/>
    <w:rsid w:val="00D15D35"/>
    <w:rsid w:val="00D16CD6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6B0D"/>
    <w:rsid w:val="00E2177F"/>
    <w:rsid w:val="00E228BC"/>
    <w:rsid w:val="00E26B7E"/>
    <w:rsid w:val="00E27C3E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60CA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5E3A"/>
    <w:rsid w:val="00FE77DD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https://helpwhereyouare.com/content/100865/?e=001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healthy.kaiserpermanente.org/washington/front-door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helpwhereyouare.com/content/70150/?e=001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yperlink" Target="tel:+1-800-297-68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100865/?e=001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helpwhereyouare.com/content/70150/?e=001" TargetMode="External"/><Relationship Id="rId19" Type="http://schemas.openxmlformats.org/officeDocument/2006/relationships/hyperlink" Target="tel:+1-888-287-268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7</cp:revision>
  <dcterms:created xsi:type="dcterms:W3CDTF">2024-10-16T20:36:00Z</dcterms:created>
  <dcterms:modified xsi:type="dcterms:W3CDTF">2024-10-29T20:28:00Z</dcterms:modified>
</cp:coreProperties>
</file>